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1548"/>
        <w:gridCol w:w="63"/>
        <w:gridCol w:w="904"/>
      </w:tblGrid>
      <w:tr w:rsidR="00033D88" w:rsidRPr="00402063" w14:paraId="6B9C56F5" w14:textId="77777777" w:rsidTr="00AB0EA4">
        <w:trPr>
          <w:gridAfter w:val="2"/>
          <w:wAfter w:w="967" w:type="dxa"/>
          <w:trHeight w:val="806"/>
        </w:trPr>
        <w:tc>
          <w:tcPr>
            <w:tcW w:w="9239" w:type="dxa"/>
            <w:gridSpan w:val="5"/>
            <w:shd w:val="clear" w:color="auto" w:fill="auto"/>
            <w:tcMar>
              <w:top w:w="85" w:type="dxa"/>
              <w:left w:w="85" w:type="dxa"/>
              <w:bottom w:w="85" w:type="dxa"/>
              <w:right w:w="85" w:type="dxa"/>
            </w:tcMar>
          </w:tcPr>
          <w:p w14:paraId="672AAF84" w14:textId="1B2FA8FF" w:rsidR="00033D88" w:rsidRPr="00402063" w:rsidRDefault="004A76B8" w:rsidP="003535EE">
            <w:pPr>
              <w:pStyle w:val="ListParagraph"/>
              <w:numPr>
                <w:ilvl w:val="0"/>
                <w:numId w:val="3"/>
              </w:numPr>
              <w:spacing w:after="0" w:line="240" w:lineRule="auto"/>
              <w:ind w:left="-57" w:right="-57" w:hanging="357"/>
              <w:jc w:val="both"/>
              <w:rPr>
                <w:rFonts w:cstheme="minorHAnsi"/>
              </w:rPr>
            </w:pPr>
            <w:bookmarkStart w:id="0" w:name="_GoBack" w:colFirst="0" w:colLast="0"/>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1" w:author="Richard Haynes" w:date="2022-01-11T10:35:00Z">
              <w:r w:rsidR="009208D1" w:rsidRPr="00402063" w:rsidDel="00306ABA">
                <w:rPr>
                  <w:rFonts w:cstheme="minorHAnsi"/>
                </w:rPr>
                <w:delText>V</w:delText>
              </w:r>
              <w:r w:rsidR="009208D1" w:rsidDel="00306ABA">
                <w:rPr>
                  <w:rFonts w:cstheme="minorHAnsi"/>
                </w:rPr>
                <w:delText>19</w:delText>
              </w:r>
              <w:r w:rsidR="008A0E59" w:rsidDel="00306ABA">
                <w:rPr>
                  <w:rFonts w:cstheme="minorHAnsi"/>
                </w:rPr>
                <w:delText>.</w:delText>
              </w:r>
              <w:r w:rsidR="00753628" w:rsidDel="00306ABA">
                <w:rPr>
                  <w:rFonts w:cstheme="minorHAnsi"/>
                </w:rPr>
                <w:delText xml:space="preserve">1 </w:delText>
              </w:r>
              <w:r w:rsidR="001E39F0" w:rsidDel="00306ABA">
                <w:rPr>
                  <w:rFonts w:cstheme="minorHAnsi"/>
                </w:rPr>
                <w:delText>1</w:delText>
              </w:r>
              <w:r w:rsidR="00753628" w:rsidDel="00306ABA">
                <w:rPr>
                  <w:rFonts w:cstheme="minorHAnsi"/>
                </w:rPr>
                <w:delText>9</w:delText>
              </w:r>
              <w:r w:rsidR="009208D1" w:rsidDel="00306ABA">
                <w:rPr>
                  <w:rFonts w:cstheme="minorHAnsi"/>
                </w:rPr>
                <w:delText>-Dec</w:delText>
              </w:r>
              <w:r w:rsidR="00402791" w:rsidRPr="00402063" w:rsidDel="00306ABA">
                <w:rPr>
                  <w:rFonts w:cstheme="minorHAnsi"/>
                </w:rPr>
                <w:delText>-</w:delText>
              </w:r>
              <w:r w:rsidR="00017249" w:rsidRPr="00402063" w:rsidDel="00306ABA">
                <w:rPr>
                  <w:rFonts w:cstheme="minorHAnsi"/>
                </w:rPr>
                <w:delText>202</w:delText>
              </w:r>
              <w:r w:rsidR="00017249" w:rsidDel="00306ABA">
                <w:rPr>
                  <w:rFonts w:cstheme="minorHAnsi"/>
                </w:rPr>
                <w:delText>1</w:delText>
              </w:r>
            </w:del>
            <w:ins w:id="2" w:author="Richard Haynes" w:date="2022-01-11T10:35:00Z">
              <w:r w:rsidR="00306ABA">
                <w:rPr>
                  <w:rFonts w:cstheme="minorHAnsi"/>
                </w:rPr>
                <w:t>V20.0 1</w:t>
              </w:r>
            </w:ins>
            <w:ins w:id="3" w:author="Richard Haynes" w:date="2022-01-17T14:38:00Z">
              <w:r w:rsidR="003535EE">
                <w:rPr>
                  <w:rFonts w:cstheme="minorHAnsi"/>
                </w:rPr>
                <w:t>7</w:t>
              </w:r>
            </w:ins>
            <w:ins w:id="4" w:author="Richard Haynes" w:date="2022-01-11T10:35:00Z">
              <w:r w:rsidR="00306ABA">
                <w:rPr>
                  <w:rFonts w:cstheme="minorHAnsi"/>
                </w:rPr>
                <w:t>-J</w:t>
              </w:r>
            </w:ins>
            <w:ins w:id="5" w:author="Richard Haynes" w:date="2022-01-11T10:36:00Z">
              <w:r w:rsidR="00306ABA">
                <w:rPr>
                  <w:rFonts w:cstheme="minorHAnsi"/>
                </w:rPr>
                <w:t>an-2022</w:t>
              </w:r>
            </w:ins>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5"/>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5"/>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9208D1" w:rsidRPr="00402063" w14:paraId="6FECCE47"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570EDACD" w14:textId="2AD91CEA" w:rsidR="009208D1" w:rsidRDefault="009208D1" w:rsidP="009208D1">
            <w:pPr>
              <w:pStyle w:val="ListParagraph"/>
              <w:spacing w:after="0" w:line="240" w:lineRule="auto"/>
              <w:ind w:left="-53" w:right="-57"/>
              <w:rPr>
                <w:rFonts w:cstheme="minorHAnsi"/>
                <w:b/>
              </w:rPr>
            </w:pPr>
            <w:r>
              <w:rPr>
                <w:rFonts w:cstheme="minorHAnsi"/>
                <w:b/>
              </w:rPr>
              <w:t xml:space="preserve">7. Samples: </w:t>
            </w:r>
            <w:r>
              <w:rPr>
                <w:rFonts w:cstheme="minorHAnsi"/>
              </w:rPr>
              <w:t>I am aware that a blood sample and nasal/mouth swabs may be sent to a central laboratory for measurement of coronavirus and antibodies against it and/or influenza virus.</w:t>
            </w:r>
          </w:p>
        </w:tc>
      </w:tr>
      <w:tr w:rsidR="00033D88" w:rsidRPr="00402063" w14:paraId="5F52761E" w14:textId="77777777" w:rsidTr="007872EA">
        <w:trPr>
          <w:gridAfter w:val="2"/>
          <w:wAfter w:w="967" w:type="dxa"/>
          <w:trHeight w:val="18"/>
        </w:trPr>
        <w:tc>
          <w:tcPr>
            <w:tcW w:w="9239" w:type="dxa"/>
            <w:gridSpan w:val="5"/>
            <w:shd w:val="clear" w:color="auto" w:fill="auto"/>
            <w:tcMar>
              <w:top w:w="85" w:type="dxa"/>
              <w:left w:w="85" w:type="dxa"/>
              <w:bottom w:w="85" w:type="dxa"/>
              <w:right w:w="85" w:type="dxa"/>
            </w:tcMar>
          </w:tcPr>
          <w:p w14:paraId="2AAD8EF7" w14:textId="6A713722" w:rsidR="00033D88" w:rsidRPr="00402063" w:rsidRDefault="00163B5F"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3"/>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3"/>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bookmarkEnd w:id="0"/>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03A43FF9" w14:textId="0180D26B" w:rsidR="00753628" w:rsidRDefault="00753628" w:rsidP="009208D1">
      <w:pPr>
        <w:tabs>
          <w:tab w:val="left" w:pos="1650"/>
          <w:tab w:val="left" w:pos="2250"/>
          <w:tab w:val="center" w:pos="5233"/>
        </w:tabs>
        <w:rPr>
          <w:rFonts w:ascii="Arial" w:hAnsi="Arial" w:cs="Arial"/>
          <w:i/>
          <w:sz w:val="16"/>
          <w:szCs w:val="16"/>
        </w:rPr>
      </w:pPr>
    </w:p>
    <w:p w14:paraId="4615072C" w14:textId="77777777" w:rsidR="009B7951" w:rsidRPr="00514B93" w:rsidRDefault="009B7951" w:rsidP="00514B93">
      <w:pPr>
        <w:rPr>
          <w:rFonts w:ascii="Arial" w:hAnsi="Arial" w:cs="Arial"/>
          <w:sz w:val="16"/>
          <w:szCs w:val="16"/>
        </w:rPr>
      </w:pP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lastRenderedPageBreak/>
        <w:t>*1 copy for legal rep; 1 copy for researcher site file; 1 (original) to be kept in participant medical notes</w:t>
      </w:r>
      <w:r w:rsidR="00371059">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FA0B16">
      <w:pPr>
        <w:spacing w:after="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DC1C529" w:rsidR="008B0E65"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00377B92">
        <w:rPr>
          <w:rFonts w:eastAsia="Times New Roman" w:cstheme="minorHAnsi"/>
          <w:bCs/>
          <w:color w:val="000000" w:themeColor="text1"/>
          <w:lang w:eastAsia="en-GB"/>
        </w:rPr>
        <w:t xml:space="preserve"> and/or influenza 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FA0B1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A0B1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5ED246C" w:rsidR="002E0B4E"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 you have a lung disease called COVID-19</w:t>
      </w:r>
      <w:r w:rsidR="00377B92">
        <w:rPr>
          <w:rFonts w:eastAsia="Times New Roman" w:cstheme="minorHAnsi"/>
          <w:bCs/>
          <w:color w:val="000000" w:themeColor="text1"/>
          <w:lang w:eastAsia="en-GB"/>
        </w:rPr>
        <w:t xml:space="preserve"> and/or influenza pneumonia</w:t>
      </w:r>
      <w:r w:rsidR="000A16D3">
        <w:rPr>
          <w:rFonts w:eastAsia="Times New Roman" w:cstheme="minorHAnsi"/>
          <w:bCs/>
          <w:color w:val="000000" w:themeColor="text1"/>
          <w:lang w:eastAsia="en-GB"/>
        </w:rPr>
        <w:t xml:space="preserve"> (“flu”)</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is caused by a type of virus called SARS-CoV-2, or coronavirus for short. </w:t>
      </w:r>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 xml:space="preserve">a pneumonia is caused by a flu </w:t>
      </w:r>
      <w:r w:rsidR="00377B92">
        <w:rPr>
          <w:rFonts w:eastAsia="Times New Roman" w:cstheme="minorHAnsi"/>
          <w:bCs/>
          <w:color w:val="000000" w:themeColor="text1"/>
          <w:lang w:eastAsia="en-GB"/>
        </w:rPr>
        <w:t>virus</w:t>
      </w:r>
      <w:r w:rsidR="00B27EA5" w:rsidRPr="00B27EA5">
        <w:rPr>
          <w:color w:val="000000"/>
          <w:lang w:eastAsia="en-GB"/>
        </w:rPr>
        <w:t xml:space="preserve"> </w:t>
      </w:r>
      <w:r w:rsidR="00B27EA5">
        <w:rPr>
          <w:color w:val="000000"/>
          <w:lang w:eastAsia="en-GB"/>
        </w:rPr>
        <w:t>different to COVID-19</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40DBD297" w:rsidR="002E0B4E" w:rsidRPr="00402063" w:rsidRDefault="00083A7E" w:rsidP="003535EE">
      <w:pPr>
        <w:spacing w:after="1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 xml:space="preserve">dexamethasone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reduce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79674E34" w:rsidR="008B0E65"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377B92">
        <w:rPr>
          <w:rFonts w:eastAsia="Times New Roman" w:cstheme="minorHAnsi"/>
          <w:bCs/>
          <w:color w:val="000000" w:themeColor="text1"/>
          <w:lang w:eastAsia="en-GB"/>
        </w:rPr>
        <w:t xml:space="preserve"> and/or influenza pneumonia</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0AE007A5" w:rsidR="00383830" w:rsidRDefault="00383830"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00E33E11">
        <w:rPr>
          <w:rFonts w:eastAsia="Times New Roman" w:cstheme="minorHAnsi"/>
          <w:bCs/>
          <w:color w:val="000000" w:themeColor="text1"/>
          <w:lang w:eastAsia="en-GB"/>
        </w:rPr>
        <w:t xml:space="preserve"> for COVID-19</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514B93">
        <w:rPr>
          <w:rFonts w:eastAsia="Times New Roman" w:cstheme="minorHAnsi"/>
          <w:bCs/>
          <w:color w:val="000000" w:themeColor="text1"/>
          <w:lang w:eastAsia="en-GB"/>
        </w:rPr>
        <w:t xml:space="preserve">a </w:t>
      </w:r>
      <w:r w:rsidR="007F284A">
        <w:rPr>
          <w:rFonts w:eastAsia="Times New Roman" w:cstheme="minorHAnsi"/>
          <w:bCs/>
          <w:color w:val="000000" w:themeColor="text1"/>
          <w:lang w:eastAsia="en-GB"/>
        </w:rPr>
        <w:t xml:space="preserve">high dose </w:t>
      </w:r>
      <w:r w:rsidR="00377B92">
        <w:rPr>
          <w:rFonts w:eastAsia="Times New Roman" w:cstheme="minorHAnsi"/>
          <w:bCs/>
          <w:color w:val="000000" w:themeColor="text1"/>
          <w:lang w:eastAsia="en-GB"/>
        </w:rPr>
        <w:t xml:space="preserve">steroid, </w:t>
      </w:r>
      <w:r w:rsidR="007F284A">
        <w:rPr>
          <w:rFonts w:eastAsia="Times New Roman" w:cstheme="minorHAnsi"/>
          <w:bCs/>
          <w:color w:val="000000" w:themeColor="text1"/>
          <w:lang w:eastAsia="en-GB"/>
        </w:rPr>
        <w:t>dexamethasone (if you have low oxygen levels)</w:t>
      </w:r>
      <w:r w:rsidR="00245D5C">
        <w:rPr>
          <w:rFonts w:eastAsia="Times New Roman" w:cstheme="minorHAnsi"/>
          <w:bCs/>
          <w:color w:val="000000" w:themeColor="text1"/>
          <w:lang w:eastAsia="en-GB"/>
        </w:rPr>
        <w:t>,</w:t>
      </w:r>
      <w:r w:rsidR="00377B92">
        <w:rPr>
          <w:rFonts w:eastAsia="Times New Roman" w:cstheme="minorHAnsi"/>
          <w:bCs/>
          <w:color w:val="000000" w:themeColor="text1"/>
          <w:lang w:eastAsia="en-GB"/>
        </w:rPr>
        <w:t xml:space="preserve"> a treatment for diabetes or heart failure called</w:t>
      </w:r>
      <w:r w:rsidR="008B585E">
        <w:rPr>
          <w:rFonts w:eastAsia="Times New Roman" w:cstheme="minorHAnsi"/>
          <w:bCs/>
          <w:color w:val="000000" w:themeColor="text1"/>
          <w:lang w:eastAsia="en-GB"/>
        </w:rPr>
        <w:t xml:space="preserve"> empagliflozin</w:t>
      </w:r>
      <w:r w:rsidR="00245D5C">
        <w:rPr>
          <w:rFonts w:eastAsia="Times New Roman" w:cstheme="minorHAnsi"/>
          <w:bCs/>
          <w:color w:val="000000" w:themeColor="text1"/>
          <w:lang w:eastAsia="en-GB"/>
        </w:rPr>
        <w:t xml:space="preserve">, a synthetic antibody treatment directed against the virus (called sotrovimab) and </w:t>
      </w:r>
      <w:del w:id="6" w:author="Richard Haynes" w:date="2022-01-11T10:22:00Z">
        <w:r w:rsidR="00245D5C" w:rsidDel="00837EAA">
          <w:rPr>
            <w:rFonts w:eastAsia="Times New Roman" w:cstheme="minorHAnsi"/>
            <w:bCs/>
            <w:color w:val="000000" w:themeColor="text1"/>
            <w:lang w:eastAsia="en-GB"/>
          </w:rPr>
          <w:delText>an</w:delText>
        </w:r>
      </w:del>
      <w:ins w:id="7" w:author="Richard Haynes" w:date="2022-01-11T10:34:00Z">
        <w:r w:rsidR="00EB6B23">
          <w:rPr>
            <w:rFonts w:eastAsia="Times New Roman" w:cstheme="minorHAnsi"/>
            <w:bCs/>
            <w:color w:val="000000" w:themeColor="text1"/>
            <w:lang w:eastAsia="en-GB"/>
          </w:rPr>
          <w:t>two</w:t>
        </w:r>
      </w:ins>
      <w:del w:id="8" w:author="Richard Haynes" w:date="2022-01-11T10:22:00Z">
        <w:r w:rsidR="00245D5C" w:rsidDel="00837EAA">
          <w:rPr>
            <w:rFonts w:eastAsia="Times New Roman" w:cstheme="minorHAnsi"/>
            <w:bCs/>
            <w:color w:val="000000" w:themeColor="text1"/>
            <w:lang w:eastAsia="en-GB"/>
          </w:rPr>
          <w:delText xml:space="preserve"> </w:delText>
        </w:r>
      </w:del>
      <w:r w:rsidR="00245D5C">
        <w:rPr>
          <w:rFonts w:eastAsia="Times New Roman" w:cstheme="minorHAnsi"/>
          <w:bCs/>
          <w:color w:val="000000" w:themeColor="text1"/>
          <w:lang w:eastAsia="en-GB"/>
        </w:rPr>
        <w:t xml:space="preserve">antiviral </w:t>
      </w:r>
      <w:del w:id="9" w:author="Richard Haynes" w:date="2022-01-11T10:34:00Z">
        <w:r w:rsidR="00245D5C" w:rsidDel="00EB6B23">
          <w:rPr>
            <w:rFonts w:eastAsia="Times New Roman" w:cstheme="minorHAnsi"/>
            <w:bCs/>
            <w:color w:val="000000" w:themeColor="text1"/>
            <w:lang w:eastAsia="en-GB"/>
          </w:rPr>
          <w:delText xml:space="preserve">drug </w:delText>
        </w:r>
      </w:del>
      <w:ins w:id="10" w:author="Richard Haynes" w:date="2022-01-11T10:34:00Z">
        <w:r w:rsidR="00EB6B23">
          <w:rPr>
            <w:rFonts w:eastAsia="Times New Roman" w:cstheme="minorHAnsi"/>
            <w:bCs/>
            <w:color w:val="000000" w:themeColor="text1"/>
            <w:lang w:eastAsia="en-GB"/>
          </w:rPr>
          <w:t xml:space="preserve">treatments </w:t>
        </w:r>
      </w:ins>
      <w:r w:rsidR="00245D5C">
        <w:rPr>
          <w:rFonts w:eastAsia="Times New Roman" w:cstheme="minorHAnsi"/>
          <w:bCs/>
          <w:color w:val="000000" w:themeColor="text1"/>
          <w:lang w:eastAsia="en-GB"/>
        </w:rPr>
        <w:t>called molnupiravir</w:t>
      </w:r>
      <w:ins w:id="11" w:author="Richard Haynes" w:date="2022-01-11T10:23:00Z">
        <w:r w:rsidR="00837EAA">
          <w:rPr>
            <w:rFonts w:eastAsia="Times New Roman" w:cstheme="minorHAnsi"/>
            <w:bCs/>
            <w:color w:val="000000" w:themeColor="text1"/>
            <w:lang w:eastAsia="en-GB"/>
          </w:rPr>
          <w:t xml:space="preserve"> and Paxlovid</w:t>
        </w:r>
      </w:ins>
      <w:r w:rsidR="00AE757A">
        <w:rPr>
          <w:rFonts w:eastAsia="Times New Roman" w:cstheme="minorHAnsi"/>
          <w:bCs/>
          <w:color w:val="000000" w:themeColor="text1"/>
          <w:lang w:eastAsia="en-GB"/>
        </w:rPr>
        <w:t xml:space="preserve">. </w:t>
      </w:r>
    </w:p>
    <w:p w14:paraId="5F6034EA" w14:textId="7EBA8BE0" w:rsidR="00377B92" w:rsidRPr="00402063" w:rsidRDefault="00377B92"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two anti-viral treatments, oseltamivir and baloxavir and low-dose dexamethasone.</w:t>
      </w:r>
      <w:r w:rsidRPr="00377B92">
        <w:rPr>
          <w:rFonts w:eastAsia="Times New Roman" w:cstheme="minorHAnsi"/>
          <w:bCs/>
          <w:color w:val="000000" w:themeColor="text1"/>
          <w:lang w:eastAsia="en-GB"/>
        </w:rPr>
        <w:t xml:space="preserve"> </w:t>
      </w: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183A52">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2D6BA445" w:rsidR="0031547E" w:rsidRPr="00402063" w:rsidRDefault="008B0E65" w:rsidP="00183A52">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r w:rsidR="00CA57E0">
        <w:rPr>
          <w:rFonts w:eastAsia="Times New Roman" w:cstheme="minorHAnsi"/>
          <w:color w:val="000000" w:themeColor="text1"/>
          <w:lang w:eastAsia="en-GB"/>
        </w:rPr>
        <w:t xml:space="preserve"> and/or influenza pneumonia</w:t>
      </w:r>
      <w:r w:rsidRPr="00402063">
        <w:rPr>
          <w:rFonts w:eastAsia="Times New Roman" w:cstheme="minorHAnsi"/>
          <w:color w:val="000000" w:themeColor="text1"/>
          <w:lang w:eastAsia="en-GB"/>
        </w:rPr>
        <w:t xml:space="preserve"> confirmed by a laboratory test,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r w:rsidR="00DA2633">
        <w:rPr>
          <w:rFonts w:eastAsia="Times New Roman" w:cstheme="minorHAnsi"/>
          <w:color w:val="000000" w:themeColor="text1"/>
          <w:lang w:eastAsia="en-GB"/>
        </w:rPr>
        <w:t xml:space="preserve"> Patients may be included if they have previously been recruited into RECOVERY &gt;6 months ago (although not into the same comparison more than once).</w:t>
      </w:r>
    </w:p>
    <w:p w14:paraId="532533A0" w14:textId="3A98CC26" w:rsidR="002E0B4E" w:rsidRPr="00402063" w:rsidRDefault="00181EAC"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2113ADC5" w14:textId="650255EB" w:rsidR="00FA0B16" w:rsidRDefault="00181EAC"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r w:rsidR="009208D1">
        <w:rPr>
          <w:rFonts w:eastAsia="Times New Roman" w:cstheme="minorHAnsi"/>
          <w:bCs/>
          <w:color w:val="000000" w:themeColor="text1"/>
          <w:lang w:eastAsia="en-GB"/>
        </w:rPr>
        <w:t xml:space="preserve">If you </w:t>
      </w:r>
      <w:r w:rsidR="009B7951">
        <w:rPr>
          <w:rFonts w:eastAsia="Times New Roman" w:cstheme="minorHAnsi"/>
          <w:bCs/>
          <w:color w:val="000000" w:themeColor="text1"/>
          <w:lang w:eastAsia="en-GB"/>
        </w:rPr>
        <w:t>might receive sotrovimab</w:t>
      </w:r>
      <w:ins w:id="12" w:author="Richard Haynes" w:date="2022-01-11T10:23:00Z">
        <w:r w:rsidR="00837EAA">
          <w:rPr>
            <w:rFonts w:eastAsia="Times New Roman" w:cstheme="minorHAnsi"/>
            <w:bCs/>
            <w:color w:val="000000" w:themeColor="text1"/>
            <w:lang w:eastAsia="en-GB"/>
          </w:rPr>
          <w:t>,</w:t>
        </w:r>
      </w:ins>
      <w:del w:id="13" w:author="Richard Haynes" w:date="2022-01-11T10:23:00Z">
        <w:r w:rsidR="009B7951" w:rsidDel="00837EAA">
          <w:rPr>
            <w:rFonts w:eastAsia="Times New Roman" w:cstheme="minorHAnsi"/>
            <w:bCs/>
            <w:color w:val="000000" w:themeColor="text1"/>
            <w:lang w:eastAsia="en-GB"/>
          </w:rPr>
          <w:delText xml:space="preserve"> or</w:delText>
        </w:r>
      </w:del>
      <w:r w:rsidR="009B7951">
        <w:rPr>
          <w:rFonts w:eastAsia="Times New Roman" w:cstheme="minorHAnsi"/>
          <w:bCs/>
          <w:color w:val="000000" w:themeColor="text1"/>
          <w:lang w:eastAsia="en-GB"/>
        </w:rPr>
        <w:t xml:space="preserve"> molnupiravir</w:t>
      </w:r>
      <w:r w:rsidR="009208D1">
        <w:rPr>
          <w:rFonts w:eastAsia="Times New Roman" w:cstheme="minorHAnsi"/>
          <w:bCs/>
          <w:color w:val="000000" w:themeColor="text1"/>
          <w:lang w:eastAsia="en-GB"/>
        </w:rPr>
        <w:t xml:space="preserve"> </w:t>
      </w:r>
      <w:ins w:id="14" w:author="Richard Haynes" w:date="2022-01-11T10:23:00Z">
        <w:r w:rsidR="00837EAA">
          <w:rPr>
            <w:rFonts w:eastAsia="Times New Roman" w:cstheme="minorHAnsi"/>
            <w:bCs/>
            <w:color w:val="000000" w:themeColor="text1"/>
            <w:lang w:eastAsia="en-GB"/>
          </w:rPr>
          <w:t xml:space="preserve">or Paxlovid </w:t>
        </w:r>
      </w:ins>
      <w:r w:rsidR="009208D1">
        <w:rPr>
          <w:rFonts w:eastAsia="Times New Roman" w:cstheme="minorHAnsi"/>
          <w:bCs/>
          <w:color w:val="000000" w:themeColor="text1"/>
          <w:lang w:eastAsia="en-GB"/>
        </w:rPr>
        <w:t>a blood sample will be sent to a central laboratory for measurement of coronavirus and antibodies against it</w:t>
      </w:r>
      <w:r w:rsidR="009B7951">
        <w:rPr>
          <w:rFonts w:eastAsia="Times New Roman" w:cstheme="minorHAnsi"/>
          <w:bCs/>
          <w:color w:val="000000" w:themeColor="text1"/>
          <w:lang w:eastAsia="en-GB"/>
        </w:rPr>
        <w:t xml:space="preserve">, and </w:t>
      </w:r>
      <w:ins w:id="15" w:author="Richard Haynes" w:date="2022-01-11T10:23:00Z">
        <w:r w:rsidR="00837EAA">
          <w:rPr>
            <w:rFonts w:eastAsia="Times New Roman" w:cstheme="minorHAnsi"/>
            <w:bCs/>
            <w:color w:val="000000" w:themeColor="text1"/>
            <w:lang w:eastAsia="en-GB"/>
          </w:rPr>
          <w:t xml:space="preserve">a </w:t>
        </w:r>
      </w:ins>
      <w:r w:rsidR="009B7951">
        <w:rPr>
          <w:rFonts w:eastAsia="Times New Roman" w:cstheme="minorHAnsi"/>
          <w:bCs/>
          <w:color w:val="000000" w:themeColor="text1"/>
          <w:lang w:eastAsia="en-GB"/>
        </w:rPr>
        <w:t xml:space="preserve">nasal </w:t>
      </w:r>
      <w:del w:id="16" w:author="Richard Haynes" w:date="2022-01-11T10:23:00Z">
        <w:r w:rsidR="009B7951" w:rsidDel="00837EAA">
          <w:rPr>
            <w:rFonts w:eastAsia="Times New Roman" w:cstheme="minorHAnsi"/>
            <w:bCs/>
            <w:color w:val="000000" w:themeColor="text1"/>
            <w:lang w:eastAsia="en-GB"/>
          </w:rPr>
          <w:delText xml:space="preserve">and mouth </w:delText>
        </w:r>
      </w:del>
      <w:r w:rsidR="009B7951">
        <w:rPr>
          <w:rFonts w:eastAsia="Times New Roman" w:cstheme="minorHAnsi"/>
          <w:bCs/>
          <w:color w:val="000000" w:themeColor="text1"/>
          <w:lang w:eastAsia="en-GB"/>
        </w:rPr>
        <w:t>swab</w:t>
      </w:r>
      <w:del w:id="17" w:author="Richard Haynes" w:date="2022-01-11T10:23:00Z">
        <w:r w:rsidR="009B7951" w:rsidDel="00837EAA">
          <w:rPr>
            <w:rFonts w:eastAsia="Times New Roman" w:cstheme="minorHAnsi"/>
            <w:bCs/>
            <w:color w:val="000000" w:themeColor="text1"/>
            <w:lang w:eastAsia="en-GB"/>
          </w:rPr>
          <w:delText>s</w:delText>
        </w:r>
      </w:del>
      <w:r w:rsidR="009B7951">
        <w:rPr>
          <w:rFonts w:eastAsia="Times New Roman" w:cstheme="minorHAnsi"/>
          <w:bCs/>
          <w:color w:val="000000" w:themeColor="text1"/>
          <w:lang w:eastAsia="en-GB"/>
        </w:rPr>
        <w:t xml:space="preserve"> may be collected now and twice more in the next 5 days</w:t>
      </w:r>
      <w:r w:rsidR="009208D1">
        <w:rPr>
          <w:rFonts w:eastAsia="Times New Roman" w:cstheme="minorHAnsi"/>
          <w:bCs/>
          <w:color w:val="000000" w:themeColor="text1"/>
          <w:lang w:eastAsia="en-GB"/>
        </w:rPr>
        <w:t xml:space="preserve">. </w:t>
      </w:r>
      <w:r w:rsidR="009B7951">
        <w:rPr>
          <w:rFonts w:eastAsia="Times New Roman" w:cstheme="minorHAnsi"/>
          <w:bCs/>
          <w:color w:val="000000" w:themeColor="text1"/>
          <w:lang w:eastAsia="en-GB"/>
        </w:rPr>
        <w:t>I</w:t>
      </w:r>
      <w:r w:rsidR="00227E65">
        <w:rPr>
          <w:rFonts w:eastAsia="Times New Roman" w:cstheme="minorHAnsi"/>
          <w:bCs/>
          <w:color w:val="000000" w:themeColor="text1"/>
          <w:lang w:eastAsia="en-GB"/>
        </w:rPr>
        <w:t>f you have ‘flu</w:t>
      </w:r>
      <w:r w:rsidR="009B7951">
        <w:rPr>
          <w:rFonts w:eastAsia="Times New Roman" w:cstheme="minorHAnsi"/>
          <w:bCs/>
          <w:color w:val="000000" w:themeColor="text1"/>
          <w:lang w:eastAsia="en-GB"/>
        </w:rPr>
        <w:t xml:space="preserve"> </w:t>
      </w:r>
      <w:ins w:id="18" w:author="Richard Haynes" w:date="2022-01-11T10:34:00Z">
        <w:r w:rsidR="00EB6B23">
          <w:rPr>
            <w:rFonts w:eastAsia="Times New Roman" w:cstheme="minorHAnsi"/>
            <w:bCs/>
            <w:color w:val="000000" w:themeColor="text1"/>
            <w:lang w:eastAsia="en-GB"/>
          </w:rPr>
          <w:t xml:space="preserve">a </w:t>
        </w:r>
      </w:ins>
      <w:r w:rsidR="009B7951">
        <w:rPr>
          <w:rFonts w:eastAsia="Times New Roman" w:cstheme="minorHAnsi"/>
          <w:bCs/>
          <w:color w:val="000000" w:themeColor="text1"/>
          <w:lang w:eastAsia="en-GB"/>
        </w:rPr>
        <w:t xml:space="preserve">nasal </w:t>
      </w:r>
      <w:del w:id="19" w:author="Richard Haynes" w:date="2022-01-11T10:23:00Z">
        <w:r w:rsidR="009B7951" w:rsidDel="00837EAA">
          <w:rPr>
            <w:rFonts w:eastAsia="Times New Roman" w:cstheme="minorHAnsi"/>
            <w:bCs/>
            <w:color w:val="000000" w:themeColor="text1"/>
            <w:lang w:eastAsia="en-GB"/>
          </w:rPr>
          <w:delText xml:space="preserve">and mouth </w:delText>
        </w:r>
      </w:del>
      <w:r w:rsidR="009B7951">
        <w:rPr>
          <w:rFonts w:eastAsia="Times New Roman" w:cstheme="minorHAnsi"/>
          <w:bCs/>
          <w:color w:val="000000" w:themeColor="text1"/>
          <w:lang w:eastAsia="en-GB"/>
        </w:rPr>
        <w:t>swab</w:t>
      </w:r>
      <w:del w:id="20" w:author="Richard Haynes" w:date="2022-01-11T10:34:00Z">
        <w:r w:rsidR="009B7951" w:rsidDel="00EB6B23">
          <w:rPr>
            <w:rFonts w:eastAsia="Times New Roman" w:cstheme="minorHAnsi"/>
            <w:bCs/>
            <w:color w:val="000000" w:themeColor="text1"/>
            <w:lang w:eastAsia="en-GB"/>
          </w:rPr>
          <w:delText>s</w:delText>
        </w:r>
      </w:del>
      <w:r w:rsidR="009B7951">
        <w:rPr>
          <w:rFonts w:eastAsia="Times New Roman" w:cstheme="minorHAnsi"/>
          <w:bCs/>
          <w:color w:val="000000" w:themeColor="text1"/>
          <w:lang w:eastAsia="en-GB"/>
        </w:rPr>
        <w:t xml:space="preserve"> will be collected now and once more in 5 days.</w:t>
      </w:r>
      <w:r w:rsidR="009208D1">
        <w:rPr>
          <w:rFonts w:eastAsia="Times New Roman" w:cstheme="minorHAnsi"/>
          <w:bCs/>
          <w:color w:val="000000" w:themeColor="text1"/>
          <w:lang w:eastAsia="en-GB"/>
        </w:rPr>
        <w:t xml:space="preserve"> </w:t>
      </w:r>
      <w:r w:rsidR="00227E65">
        <w:rPr>
          <w:rFonts w:eastAsia="Times New Roman" w:cstheme="minorHAnsi"/>
          <w:bCs/>
          <w:color w:val="000000" w:themeColor="text1"/>
          <w:lang w:eastAsia="en-GB"/>
        </w:rPr>
        <w:t xml:space="preserve">The results of all these tests will not be available to your medical </w:t>
      </w:r>
      <w:r w:rsidR="00227E65" w:rsidRPr="004647D6">
        <w:rPr>
          <w:rFonts w:eastAsia="Times New Roman" w:cstheme="minorHAnsi"/>
          <w:bCs/>
          <w:color w:val="000000" w:themeColor="text1"/>
          <w:lang w:eastAsia="en-GB"/>
        </w:rPr>
        <w:t xml:space="preserve">team because they are for research and </w:t>
      </w:r>
      <w:r w:rsidR="00227E65">
        <w:rPr>
          <w:rFonts w:eastAsia="Times New Roman" w:cstheme="minorHAnsi"/>
          <w:bCs/>
          <w:color w:val="000000" w:themeColor="text1"/>
          <w:lang w:eastAsia="en-GB"/>
        </w:rPr>
        <w:t>are</w:t>
      </w:r>
      <w:r w:rsidR="00227E65" w:rsidRPr="004647D6">
        <w:rPr>
          <w:rFonts w:eastAsia="Times New Roman" w:cstheme="minorHAnsi"/>
          <w:bCs/>
          <w:color w:val="000000" w:themeColor="text1"/>
          <w:lang w:eastAsia="en-GB"/>
        </w:rPr>
        <w:t xml:space="preserve"> not validated for clinical application</w:t>
      </w:r>
      <w:r w:rsidR="00227E65">
        <w:rPr>
          <w:rFonts w:eastAsia="Times New Roman" w:cstheme="minorHAnsi"/>
          <w:bCs/>
          <w:color w:val="000000" w:themeColor="text1"/>
          <w:lang w:eastAsia="en-GB"/>
        </w:rPr>
        <w:t>,</w:t>
      </w:r>
      <w:r w:rsidR="00227E65">
        <w:rPr>
          <w:rFonts w:eastAsia="Times New Roman" w:cstheme="minorHAnsi"/>
          <w:b/>
          <w:bCs/>
          <w:color w:val="000000" w:themeColor="text1"/>
          <w:lang w:eastAsia="en-GB"/>
        </w:rPr>
        <w:t xml:space="preserve"> </w:t>
      </w:r>
      <w:r w:rsidR="00227E65">
        <w:rPr>
          <w:rFonts w:eastAsia="Times New Roman" w:cstheme="minorHAnsi"/>
          <w:bCs/>
          <w:color w:val="000000" w:themeColor="text1"/>
          <w:lang w:eastAsia="en-GB"/>
        </w:rPr>
        <w:t xml:space="preserve">and the samples will be destroyed once testing is complete. </w:t>
      </w:r>
    </w:p>
    <w:p w14:paraId="27E8ED53" w14:textId="7326583A" w:rsidR="00181EAC" w:rsidRDefault="00181EAC"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additional treatment</w:t>
      </w:r>
      <w:r w:rsidR="00227E65">
        <w:rPr>
          <w:rFonts w:eastAsia="Times New Roman" w:cstheme="minorHAnsi"/>
          <w:bCs/>
          <w:color w:val="000000" w:themeColor="text1"/>
          <w:lang w:eastAsia="en-GB"/>
        </w:rPr>
        <w:t xml:space="preserve">, </w:t>
      </w:r>
      <w:r w:rsidR="00227E65" w:rsidRPr="00402063">
        <w:rPr>
          <w:rFonts w:eastAsia="Times New Roman" w:cstheme="minorHAnsi"/>
          <w:bCs/>
          <w:color w:val="000000" w:themeColor="text1"/>
          <w:lang w:eastAsia="en-GB"/>
        </w:rPr>
        <w:t>which might be given by mouth</w:t>
      </w:r>
      <w:r w:rsidR="00227E65">
        <w:rPr>
          <w:rFonts w:eastAsia="Times New Roman" w:cstheme="minorHAnsi"/>
          <w:bCs/>
          <w:color w:val="000000" w:themeColor="text1"/>
          <w:lang w:eastAsia="en-GB"/>
        </w:rPr>
        <w:t xml:space="preserve"> or</w:t>
      </w:r>
      <w:r w:rsidR="00227E65" w:rsidRPr="00402063">
        <w:rPr>
          <w:rFonts w:eastAsia="Times New Roman" w:cstheme="minorHAnsi"/>
          <w:bCs/>
          <w:color w:val="000000" w:themeColor="text1"/>
          <w:lang w:eastAsia="en-GB"/>
        </w:rPr>
        <w:t xml:space="preserve"> injection</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you will be </w:t>
      </w:r>
      <w:r w:rsidRPr="00402063">
        <w:rPr>
          <w:rFonts w:eastAsia="Times New Roman" w:cstheme="minorHAnsi"/>
          <w:bCs/>
          <w:color w:val="000000" w:themeColor="text1"/>
          <w:lang w:eastAsia="en-GB"/>
        </w:rPr>
        <w:lastRenderedPageBreak/>
        <w:t>allocated.</w:t>
      </w:r>
      <w:r w:rsidR="004803FB">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FB9952F" w14:textId="60F61F92" w:rsidR="00962444" w:rsidRPr="00962444" w:rsidRDefault="00962444"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54812897" w:rsidR="005725FC" w:rsidRPr="00D820F0" w:rsidRDefault="008B585E" w:rsidP="00FA0B16">
      <w:pPr>
        <w:pStyle w:val="ListParagraph"/>
        <w:numPr>
          <w:ilvl w:val="0"/>
          <w:numId w:val="4"/>
        </w:numPr>
        <w:spacing w:after="0" w:line="240" w:lineRule="auto"/>
        <w:rPr>
          <w:rFonts w:eastAsia="Times New Roman" w:cstheme="minorHAnsi"/>
          <w:color w:val="000000" w:themeColor="text1"/>
          <w:lang w:eastAsia="en-GB"/>
        </w:rPr>
      </w:pPr>
      <w:r w:rsidRPr="00962444">
        <w:rPr>
          <w:rFonts w:eastAsia="Times New Roman" w:cstheme="minorHAnsi"/>
          <w:lang w:eastAsia="en-GB"/>
        </w:rPr>
        <w:t xml:space="preserve">Empagliflozin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empagliflozin </w:t>
      </w:r>
      <w:r w:rsidR="00E90DBA" w:rsidRPr="00962444">
        <w:rPr>
          <w:rFonts w:eastAsia="Times New Roman" w:cstheme="minorHAnsi"/>
          <w:lang w:eastAsia="en-GB"/>
        </w:rPr>
        <w:t>also lowers blood sugar in people taking insulin or some other diabetes treatments so your doctors may adjust the doses of those</w:t>
      </w:r>
      <w:r w:rsidR="00377B92">
        <w:rPr>
          <w:rFonts w:eastAsia="Times New Roman" w:cstheme="minorHAnsi"/>
          <w:lang w:eastAsia="en-GB"/>
        </w:rPr>
        <w:t>.</w:t>
      </w:r>
      <w:r w:rsidR="00377B92" w:rsidRPr="00962444">
        <w:rPr>
          <w:rFonts w:eastAsia="Times New Roman" w:cstheme="minorHAnsi"/>
          <w:lang w:eastAsia="en-GB"/>
        </w:rPr>
        <w:t xml:space="preserve"> </w:t>
      </w:r>
      <w:r w:rsidR="00377B92">
        <w:rPr>
          <w:rFonts w:eastAsia="Times New Roman" w:cstheme="minorHAnsi"/>
          <w:lang w:eastAsia="en-GB"/>
        </w:rPr>
        <w:t>I</w:t>
      </w:r>
      <w:r w:rsidR="00377B92" w:rsidRPr="00962444">
        <w:rPr>
          <w:rFonts w:eastAsia="Times New Roman" w:cstheme="minorHAnsi"/>
          <w:lang w:eastAsia="en-GB"/>
        </w:rPr>
        <w:t xml:space="preserve">t </w:t>
      </w:r>
      <w:r w:rsidR="00E90DBA" w:rsidRPr="00962444">
        <w:rPr>
          <w:rFonts w:eastAsia="Times New Roman" w:cstheme="minorHAnsi"/>
          <w:lang w:eastAsia="en-GB"/>
        </w:rPr>
        <w:t>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You will be monitored for this with daily fingerprick blood or urine tests.</w:t>
      </w:r>
    </w:p>
    <w:p w14:paraId="3B23E392" w14:textId="79FF18CC" w:rsidR="00962444" w:rsidRPr="00E33E11" w:rsidRDefault="00377B92"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O</w:t>
      </w:r>
      <w:r w:rsidRPr="000E58A2">
        <w:rPr>
          <w:rFonts w:eastAsia="Times New Roman" w:cstheme="minorHAnsi"/>
          <w:lang w:eastAsia="en-GB"/>
        </w:rPr>
        <w:t>seltamivir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1993CEAC" w:rsidR="00E33E11" w:rsidRPr="002D74C5" w:rsidRDefault="00E33E11"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p>
    <w:p w14:paraId="566C6D08" w14:textId="1F9394CC" w:rsidR="00227E65" w:rsidRPr="002D74C5" w:rsidRDefault="00227E65"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Sotrovimab is given by intravenous infusion and may cause allergic reactions during the infusion</w:t>
      </w:r>
      <w:r w:rsidR="00DA2633">
        <w:rPr>
          <w:rFonts w:eastAsia="Times New Roman" w:cstheme="minorHAnsi"/>
          <w:lang w:eastAsia="en-GB"/>
        </w:rPr>
        <w:t>, but severe reactions have been rare</w:t>
      </w:r>
      <w:r>
        <w:rPr>
          <w:rFonts w:eastAsia="Times New Roman" w:cstheme="minorHAnsi"/>
          <w:lang w:eastAsia="en-GB"/>
        </w:rPr>
        <w:t>.</w:t>
      </w:r>
    </w:p>
    <w:p w14:paraId="1F53F830" w14:textId="77777777" w:rsidR="00837EAA" w:rsidRPr="003535EE" w:rsidRDefault="00227E65" w:rsidP="00FA0B16">
      <w:pPr>
        <w:pStyle w:val="ListParagraph"/>
        <w:numPr>
          <w:ilvl w:val="0"/>
          <w:numId w:val="4"/>
        </w:numPr>
        <w:spacing w:after="0" w:line="240" w:lineRule="auto"/>
        <w:rPr>
          <w:ins w:id="21" w:author="Richard Haynes" w:date="2022-01-11T10:24:00Z"/>
          <w:rFonts w:eastAsia="Times New Roman" w:cstheme="minorHAnsi"/>
          <w:color w:val="000000" w:themeColor="text1"/>
          <w:lang w:eastAsia="en-GB"/>
        </w:rPr>
      </w:pPr>
      <w:r>
        <w:rPr>
          <w:rFonts w:eastAsia="Times New Roman" w:cstheme="minorHAnsi"/>
          <w:lang w:eastAsia="en-GB"/>
        </w:rPr>
        <w:t>Molnupiravir may cause dizziness, headache, tummy upset and rashes.</w:t>
      </w:r>
    </w:p>
    <w:p w14:paraId="09F98E53" w14:textId="6BEA048F" w:rsidR="00227E65" w:rsidRPr="00962444" w:rsidRDefault="00837EAA" w:rsidP="003535EE">
      <w:pPr>
        <w:pStyle w:val="ListParagraph"/>
        <w:numPr>
          <w:ilvl w:val="0"/>
          <w:numId w:val="4"/>
        </w:numPr>
        <w:spacing w:after="120" w:line="240" w:lineRule="auto"/>
        <w:ind w:left="357" w:hanging="357"/>
        <w:rPr>
          <w:rFonts w:eastAsia="Times New Roman" w:cstheme="minorHAnsi"/>
          <w:color w:val="000000" w:themeColor="text1"/>
          <w:lang w:eastAsia="en-GB"/>
        </w:rPr>
      </w:pPr>
      <w:ins w:id="22" w:author="Richard Haynes" w:date="2022-01-11T10:24:00Z">
        <w:r>
          <w:rPr>
            <w:rFonts w:eastAsia="Times New Roman" w:cstheme="minorHAnsi"/>
            <w:lang w:eastAsia="en-GB"/>
          </w:rPr>
          <w:t>Paxlovid may cause altered taste and tummy upset.</w:t>
        </w:r>
      </w:ins>
      <w:r w:rsidR="002D74C5">
        <w:rPr>
          <w:rFonts w:eastAsia="Times New Roman" w:cstheme="minorHAnsi"/>
          <w:lang w:eastAsia="en-GB"/>
        </w:rPr>
        <w:t xml:space="preserve"> </w:t>
      </w:r>
      <w:del w:id="23" w:author="Richard Haynes" w:date="2022-01-11T10:27:00Z">
        <w:r w:rsidR="002D74C5" w:rsidDel="00837EAA">
          <w:rPr>
            <w:rFonts w:eastAsia="Times New Roman" w:cstheme="minorHAnsi"/>
            <w:lang w:eastAsia="en-GB"/>
          </w:rPr>
          <w:delText>(Women taking molnupiravir should not get pregnant while taking the drug or for 4 days afterwards.)</w:delText>
        </w:r>
      </w:del>
    </w:p>
    <w:p w14:paraId="46AD2B9E" w14:textId="77777777" w:rsidR="00514B93" w:rsidRDefault="00731101" w:rsidP="003535EE">
      <w:pPr>
        <w:spacing w:after="120" w:line="240" w:lineRule="auto"/>
        <w:rPr>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34383454" w:rsidR="00271BE5" w:rsidRPr="00962444" w:rsidRDefault="00837EAA" w:rsidP="003535EE">
      <w:pPr>
        <w:spacing w:after="120" w:line="240" w:lineRule="auto"/>
        <w:rPr>
          <w:rFonts w:eastAsia="Times New Roman" w:cstheme="minorHAnsi"/>
          <w:color w:val="000000" w:themeColor="text1"/>
          <w:lang w:eastAsia="en-GB"/>
        </w:rPr>
      </w:pPr>
      <w:ins w:id="24" w:author="Richard Haynes" w:date="2022-01-11T10:27:00Z">
        <w:r>
          <w:rPr>
            <w:rFonts w:eastAsia="Times New Roman" w:cstheme="minorHAnsi"/>
            <w:lang w:eastAsia="en-GB"/>
          </w:rPr>
          <w:t xml:space="preserve">Women taking molnupiravir or Paxlovid should not get pregnant while taking the drug or for 4 days afterwards. Women using the combined oral contraceptive </w:t>
        </w:r>
      </w:ins>
      <w:ins w:id="25" w:author="Richard Haynes" w:date="2022-01-11T10:28:00Z">
        <w:r>
          <w:rPr>
            <w:rFonts w:eastAsia="Times New Roman" w:cstheme="minorHAnsi"/>
            <w:lang w:eastAsia="en-GB"/>
          </w:rPr>
          <w:t xml:space="preserve">who receive Paxlovid </w:t>
        </w:r>
      </w:ins>
      <w:ins w:id="26" w:author="Richard Haynes" w:date="2022-01-11T10:27:00Z">
        <w:r>
          <w:rPr>
            <w:rFonts w:eastAsia="Times New Roman" w:cstheme="minorHAnsi"/>
            <w:lang w:eastAsia="en-GB"/>
          </w:rPr>
          <w:t>should use either additio</w:t>
        </w:r>
      </w:ins>
      <w:ins w:id="27" w:author="Richard Haynes" w:date="2022-01-11T10:28:00Z">
        <w:r>
          <w:rPr>
            <w:rFonts w:eastAsia="Times New Roman" w:cstheme="minorHAnsi"/>
            <w:lang w:eastAsia="en-GB"/>
          </w:rPr>
          <w:t xml:space="preserve">nal barrier contraception or an alternative effective method </w:t>
        </w:r>
      </w:ins>
      <w:ins w:id="28" w:author="Richard Haynes" w:date="2022-01-11T10:30:00Z">
        <w:r>
          <w:rPr>
            <w:rFonts w:eastAsia="Times New Roman" w:cstheme="minorHAnsi"/>
            <w:lang w:eastAsia="en-GB"/>
          </w:rPr>
          <w:t xml:space="preserve">until after one complete menstrual cycle after leaving hospital. </w:t>
        </w:r>
      </w:ins>
      <w:r w:rsidR="005D5BA7" w:rsidRPr="00962444">
        <w:rPr>
          <w:rFonts w:ascii="Calibri" w:hAnsi="Calibri" w:cs="Calibri"/>
        </w:rPr>
        <w:t>Women who are pregnant may be included, however</w:t>
      </w:r>
      <w:r w:rsidR="005D5BA7"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r w:rsidR="004E0E8D"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r w:rsidR="008B585E" w:rsidRPr="00962444">
        <w:rPr>
          <w:rFonts w:eastAsia="Times New Roman" w:cstheme="minorHAnsi"/>
          <w:lang w:eastAsia="en-GB"/>
        </w:rPr>
        <w:t>empagliflozin</w:t>
      </w:r>
      <w:r w:rsidR="00227E65">
        <w:rPr>
          <w:rFonts w:eastAsia="Times New Roman" w:cstheme="minorHAnsi"/>
          <w:lang w:eastAsia="en-GB"/>
        </w:rPr>
        <w:t xml:space="preserve"> or molnupiravir</w:t>
      </w:r>
      <w:ins w:id="29" w:author="Richard Haynes" w:date="2022-01-11T10:25:00Z">
        <w:r>
          <w:rPr>
            <w:rFonts w:eastAsia="Times New Roman" w:cstheme="minorHAnsi"/>
            <w:lang w:eastAsia="en-GB"/>
          </w:rPr>
          <w:t xml:space="preserve"> </w:t>
        </w:r>
      </w:ins>
      <w:r w:rsidR="004B099A" w:rsidRPr="00962444">
        <w:rPr>
          <w:rFonts w:eastAsia="Times New Roman" w:cstheme="minorHAnsi"/>
          <w:lang w:eastAsia="en-GB"/>
        </w:rPr>
        <w:t xml:space="preserve">as </w:t>
      </w:r>
      <w:r w:rsidR="008A0E59">
        <w:rPr>
          <w:rFonts w:eastAsia="Times New Roman" w:cstheme="minorHAnsi"/>
          <w:lang w:eastAsia="en-GB"/>
        </w:rPr>
        <w:t>it</w:t>
      </w:r>
      <w:r w:rsidR="008A0E59" w:rsidRPr="00962444">
        <w:rPr>
          <w:rFonts w:eastAsia="Times New Roman" w:cstheme="minorHAnsi"/>
          <w:lang w:eastAsia="en-GB"/>
        </w:rPr>
        <w:t xml:space="preserve">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005D5BA7" w:rsidRPr="00962444">
        <w:rPr>
          <w:rFonts w:eastAsia="Times New Roman" w:cstheme="minorHAnsi"/>
          <w:lang w:eastAsia="en-GB"/>
        </w:rPr>
        <w:t xml:space="preserve"> </w:t>
      </w:r>
      <w:r w:rsidR="00245D5C">
        <w:rPr>
          <w:rFonts w:eastAsia="Times New Roman" w:cstheme="minorHAnsi"/>
          <w:lang w:eastAsia="en-GB"/>
        </w:rPr>
        <w:t>Dexamethasone and oseltamivir</w:t>
      </w:r>
      <w:r w:rsidR="005D5BA7" w:rsidRPr="00962444">
        <w:rPr>
          <w:rFonts w:eastAsia="Times New Roman" w:cstheme="minorHAnsi"/>
          <w:lang w:eastAsia="en-GB"/>
        </w:rPr>
        <w:t xml:space="preserve"> have previously been used in pregnancy for other medical conditions without safety concerns being raised</w:t>
      </w:r>
      <w:r w:rsidR="00645815">
        <w:rPr>
          <w:rFonts w:eastAsia="Times New Roman" w:cstheme="minorHAnsi"/>
          <w:lang w:eastAsia="en-GB"/>
        </w:rPr>
        <w:t xml:space="preserve">. </w:t>
      </w:r>
      <w:r w:rsidR="00D55712" w:rsidRPr="00D55712">
        <w:rPr>
          <w:rFonts w:eastAsia="Times New Roman"/>
          <w:lang w:eastAsia="en-GB"/>
        </w:rPr>
        <w:t>Baloxavir</w:t>
      </w:r>
      <w:ins w:id="30" w:author="Richard Haynes" w:date="2022-01-17T14:40:00Z">
        <w:r w:rsidR="003535EE">
          <w:rPr>
            <w:rFonts w:eastAsia="Times New Roman"/>
            <w:lang w:eastAsia="en-GB"/>
          </w:rPr>
          <w:t>, Paxlovid</w:t>
        </w:r>
      </w:ins>
      <w:r w:rsidR="00227E65">
        <w:rPr>
          <w:rFonts w:eastAsia="Times New Roman"/>
          <w:lang w:eastAsia="en-GB"/>
        </w:rPr>
        <w:t xml:space="preserve"> and sotrovimab are</w:t>
      </w:r>
      <w:r w:rsidR="00D55712" w:rsidRPr="00D55712">
        <w:rPr>
          <w:rFonts w:eastAsia="Times New Roman"/>
          <w:lang w:eastAsia="en-GB"/>
        </w:rPr>
        <w:t xml:space="preserve"> considered to have an acceptably low level of risk to use in pregnant women in this trial by a national expert panel</w:t>
      </w:r>
      <w:r w:rsidR="00DA2633">
        <w:rPr>
          <w:rFonts w:eastAsia="Times New Roman"/>
          <w:lang w:eastAsia="en-GB"/>
        </w:rPr>
        <w:t xml:space="preserve">; your medical team will discuss with you whether you would be </w:t>
      </w:r>
      <w:r w:rsidR="00514B93">
        <w:rPr>
          <w:rFonts w:eastAsia="Times New Roman"/>
          <w:lang w:eastAsia="en-GB"/>
        </w:rPr>
        <w:t>willing</w:t>
      </w:r>
      <w:r w:rsidR="00DA2633">
        <w:rPr>
          <w:rFonts w:eastAsia="Times New Roman"/>
          <w:lang w:eastAsia="en-GB"/>
        </w:rPr>
        <w:t xml:space="preserve"> to receive them</w:t>
      </w:r>
      <w:r w:rsidR="005D5BA7"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3535EE">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3535EE">
      <w:pPr>
        <w:spacing w:after="12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DDFD236" w:rsidR="004E031F" w:rsidRPr="00402063" w:rsidRDefault="00FB07C4" w:rsidP="003535EE">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lastRenderedPageBreak/>
        <w:t>12) Are there any financial costs or payments?</w:t>
      </w:r>
    </w:p>
    <w:p w14:paraId="45A28060" w14:textId="65FBD747" w:rsidR="004E031F" w:rsidRPr="00402063" w:rsidRDefault="004E031F"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688E607" w14:textId="2134E990" w:rsidR="001D0696" w:rsidRPr="00BD3C57" w:rsidRDefault="00FB07C4" w:rsidP="00FA0B16">
      <w:pPr>
        <w:spacing w:after="0" w:line="240" w:lineRule="auto"/>
        <w:rPr>
          <w:rFonts w:cstheme="minorHAnsi"/>
        </w:rPr>
      </w:pPr>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1D0696" w:rsidRPr="00BD3C57" w:rsidSect="002D74C5">
      <w:footerReference w:type="default" r:id="rId11"/>
      <w:pgSz w:w="11906" w:h="16838"/>
      <w:pgMar w:top="567" w:right="720" w:bottom="567"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327754" w16cid:durableId="2565A5A7"/>
  <w16cid:commentId w16cid:paraId="1CEDF68D" w16cid:durableId="2565A60E"/>
  <w16cid:commentId w16cid:paraId="529357ED" w16cid:durableId="2565A5A8"/>
  <w16cid:commentId w16cid:paraId="6C03F0BE" w16cid:durableId="2565A626"/>
  <w16cid:commentId w16cid:paraId="26C27511" w16cid:durableId="2565A5A9"/>
  <w16cid:commentId w16cid:paraId="552DEB3D" w16cid:durableId="2565A5AA"/>
  <w16cid:commentId w16cid:paraId="5C2211EC" w16cid:durableId="2565A5AB"/>
  <w16cid:commentId w16cid:paraId="12F3A579" w16cid:durableId="2565A6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3FDC" w14:textId="77777777" w:rsidR="00E53C0E" w:rsidRDefault="00E53C0E" w:rsidP="00402791">
      <w:pPr>
        <w:spacing w:after="0" w:line="240" w:lineRule="auto"/>
      </w:pPr>
      <w:r>
        <w:separator/>
      </w:r>
    </w:p>
  </w:endnote>
  <w:endnote w:type="continuationSeparator" w:id="0">
    <w:p w14:paraId="74C4FE7D" w14:textId="77777777" w:rsidR="00E53C0E" w:rsidRDefault="00E53C0E" w:rsidP="00402791">
      <w:pPr>
        <w:spacing w:after="0" w:line="240" w:lineRule="auto"/>
      </w:pPr>
      <w:r>
        <w:continuationSeparator/>
      </w:r>
    </w:p>
  </w:endnote>
  <w:endnote w:type="continuationNotice" w:id="1">
    <w:p w14:paraId="4AB5E055" w14:textId="77777777" w:rsidR="00E53C0E" w:rsidRDefault="00E53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019AE68E" w:rsidR="00B814B8" w:rsidRPr="00842877" w:rsidRDefault="00B814B8">
    <w:pPr>
      <w:pStyle w:val="Footer"/>
      <w:rPr>
        <w:sz w:val="16"/>
        <w:szCs w:val="16"/>
      </w:rPr>
    </w:pPr>
    <w:r w:rsidRPr="00842877">
      <w:rPr>
        <w:sz w:val="16"/>
        <w:szCs w:val="16"/>
      </w:rPr>
      <w:t xml:space="preserve">RECOVERY trial ICF/PIL </w:t>
    </w:r>
    <w:r w:rsidR="009208D1" w:rsidRPr="00842877">
      <w:rPr>
        <w:sz w:val="16"/>
        <w:szCs w:val="16"/>
      </w:rPr>
      <w:t>V</w:t>
    </w:r>
    <w:del w:id="31" w:author="Richard Haynes" w:date="2022-01-11T10:21:00Z">
      <w:r w:rsidR="009208D1" w:rsidDel="00837EAA">
        <w:rPr>
          <w:sz w:val="16"/>
          <w:szCs w:val="16"/>
        </w:rPr>
        <w:delText>19</w:delText>
      </w:r>
      <w:r w:rsidR="008A0E59" w:rsidDel="00837EAA">
        <w:rPr>
          <w:sz w:val="16"/>
          <w:szCs w:val="16"/>
        </w:rPr>
        <w:delText>.</w:delText>
      </w:r>
      <w:r w:rsidR="00753628" w:rsidDel="00837EAA">
        <w:rPr>
          <w:sz w:val="16"/>
          <w:szCs w:val="16"/>
        </w:rPr>
        <w:delText>1</w:delText>
      </w:r>
      <w:r w:rsidR="00647B8E" w:rsidDel="00837EAA">
        <w:rPr>
          <w:sz w:val="16"/>
          <w:szCs w:val="16"/>
        </w:rPr>
        <w:delText xml:space="preserve"> </w:delText>
      </w:r>
    </w:del>
    <w:ins w:id="32" w:author="Richard Haynes" w:date="2022-01-11T10:21:00Z">
      <w:r w:rsidR="00837EAA">
        <w:rPr>
          <w:sz w:val="16"/>
          <w:szCs w:val="16"/>
        </w:rPr>
        <w:t xml:space="preserve">20.0 </w:t>
      </w:r>
    </w:ins>
    <w:del w:id="33" w:author="Richard Haynes" w:date="2022-01-11T10:22:00Z">
      <w:r w:rsidR="001E39F0" w:rsidDel="00837EAA">
        <w:rPr>
          <w:sz w:val="16"/>
          <w:szCs w:val="16"/>
        </w:rPr>
        <w:delText>1</w:delText>
      </w:r>
      <w:r w:rsidR="00264CBF" w:rsidDel="00837EAA">
        <w:rPr>
          <w:sz w:val="16"/>
          <w:szCs w:val="16"/>
        </w:rPr>
        <w:delText>9</w:delText>
      </w:r>
      <w:r w:rsidR="009208D1" w:rsidDel="00837EAA">
        <w:rPr>
          <w:sz w:val="16"/>
          <w:szCs w:val="16"/>
        </w:rPr>
        <w:delText>-Dec</w:delText>
      </w:r>
      <w:r w:rsidRPr="00842877" w:rsidDel="00837EAA">
        <w:rPr>
          <w:sz w:val="16"/>
          <w:szCs w:val="16"/>
        </w:rPr>
        <w:delText>-202</w:delText>
      </w:r>
      <w:r w:rsidR="00017249" w:rsidDel="00837EAA">
        <w:rPr>
          <w:sz w:val="16"/>
          <w:szCs w:val="16"/>
        </w:rPr>
        <w:delText>1</w:delText>
      </w:r>
    </w:del>
    <w:ins w:id="34" w:author="Richard Haynes" w:date="2022-01-11T10:22:00Z">
      <w:r w:rsidR="00837EAA">
        <w:rPr>
          <w:sz w:val="16"/>
          <w:szCs w:val="16"/>
        </w:rPr>
        <w:t>1</w:t>
      </w:r>
    </w:ins>
    <w:ins w:id="35" w:author="Richard Haynes" w:date="2022-01-17T14:39:00Z">
      <w:r w:rsidR="003535EE">
        <w:rPr>
          <w:sz w:val="16"/>
          <w:szCs w:val="16"/>
        </w:rPr>
        <w:t>7</w:t>
      </w:r>
    </w:ins>
    <w:ins w:id="36" w:author="Richard Haynes" w:date="2022-01-11T10:22:00Z">
      <w:r w:rsidR="00837EAA">
        <w:rPr>
          <w:sz w:val="16"/>
          <w:szCs w:val="16"/>
        </w:rPr>
        <w:t>-Jan-2022</w:t>
      </w:r>
    </w:ins>
    <w:r w:rsidRPr="00842877">
      <w:rPr>
        <w:sz w:val="16"/>
        <w:szCs w:val="16"/>
      </w:rPr>
      <w:t xml:space="preserve">      IRAS 281712    </w:t>
    </w:r>
    <w:r w:rsidRPr="00842877">
      <w:rPr>
        <w:sz w:val="16"/>
        <w:szCs w:val="16"/>
      </w:rPr>
      <w:tab/>
      <w:t>REC Ref 20/EE/0101</w:t>
    </w:r>
  </w:p>
  <w:p w14:paraId="670586E0" w14:textId="6EC11198" w:rsidR="00B814B8" w:rsidRDefault="004B7254">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4</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DA05" w14:textId="77777777" w:rsidR="00E53C0E" w:rsidRDefault="00E53C0E" w:rsidP="00402791">
      <w:pPr>
        <w:spacing w:after="0" w:line="240" w:lineRule="auto"/>
      </w:pPr>
      <w:r>
        <w:separator/>
      </w:r>
    </w:p>
  </w:footnote>
  <w:footnote w:type="continuationSeparator" w:id="0">
    <w:p w14:paraId="5FA9ED5A" w14:textId="77777777" w:rsidR="00E53C0E" w:rsidRDefault="00E53C0E" w:rsidP="00402791">
      <w:pPr>
        <w:spacing w:after="0" w:line="240" w:lineRule="auto"/>
      </w:pPr>
      <w:r>
        <w:continuationSeparator/>
      </w:r>
    </w:p>
  </w:footnote>
  <w:footnote w:type="continuationNotice" w:id="1">
    <w:p w14:paraId="3FC68D59" w14:textId="77777777" w:rsidR="00E53C0E" w:rsidRDefault="00E53C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16D3"/>
    <w:rsid w:val="000A41B2"/>
    <w:rsid w:val="000B02B9"/>
    <w:rsid w:val="000B046D"/>
    <w:rsid w:val="000C3EC6"/>
    <w:rsid w:val="000D57FC"/>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3B5F"/>
    <w:rsid w:val="0016490C"/>
    <w:rsid w:val="0016582D"/>
    <w:rsid w:val="001729EE"/>
    <w:rsid w:val="00177AB9"/>
    <w:rsid w:val="00181EAC"/>
    <w:rsid w:val="00183176"/>
    <w:rsid w:val="00183A52"/>
    <w:rsid w:val="001918B8"/>
    <w:rsid w:val="00194896"/>
    <w:rsid w:val="00195F43"/>
    <w:rsid w:val="001967A6"/>
    <w:rsid w:val="001B5158"/>
    <w:rsid w:val="001D0696"/>
    <w:rsid w:val="001E392C"/>
    <w:rsid w:val="001E39F0"/>
    <w:rsid w:val="001E5442"/>
    <w:rsid w:val="001E71FE"/>
    <w:rsid w:val="001F63F8"/>
    <w:rsid w:val="00202F34"/>
    <w:rsid w:val="002067AA"/>
    <w:rsid w:val="002225B4"/>
    <w:rsid w:val="00223EEA"/>
    <w:rsid w:val="00227E65"/>
    <w:rsid w:val="00232926"/>
    <w:rsid w:val="00232BA1"/>
    <w:rsid w:val="00245B5E"/>
    <w:rsid w:val="00245D5C"/>
    <w:rsid w:val="00247239"/>
    <w:rsid w:val="002515D5"/>
    <w:rsid w:val="00251B30"/>
    <w:rsid w:val="00253221"/>
    <w:rsid w:val="00256168"/>
    <w:rsid w:val="00256BE4"/>
    <w:rsid w:val="002620DA"/>
    <w:rsid w:val="00264CBF"/>
    <w:rsid w:val="00271BE5"/>
    <w:rsid w:val="00290AA5"/>
    <w:rsid w:val="00291EE5"/>
    <w:rsid w:val="002A5EA8"/>
    <w:rsid w:val="002C37A8"/>
    <w:rsid w:val="002D0C5C"/>
    <w:rsid w:val="002D30E1"/>
    <w:rsid w:val="002D6E6E"/>
    <w:rsid w:val="002D74C5"/>
    <w:rsid w:val="002E0B4E"/>
    <w:rsid w:val="002F08B3"/>
    <w:rsid w:val="00306ABA"/>
    <w:rsid w:val="00307ABD"/>
    <w:rsid w:val="0031547E"/>
    <w:rsid w:val="00321B8E"/>
    <w:rsid w:val="0034114C"/>
    <w:rsid w:val="00341F8F"/>
    <w:rsid w:val="003535EE"/>
    <w:rsid w:val="00353E90"/>
    <w:rsid w:val="00354845"/>
    <w:rsid w:val="00371059"/>
    <w:rsid w:val="00377B92"/>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50DA"/>
    <w:rsid w:val="004B7254"/>
    <w:rsid w:val="004B7B19"/>
    <w:rsid w:val="004C32A3"/>
    <w:rsid w:val="004D404A"/>
    <w:rsid w:val="004E031F"/>
    <w:rsid w:val="004E0E8D"/>
    <w:rsid w:val="004E7228"/>
    <w:rsid w:val="004F0EC6"/>
    <w:rsid w:val="004F3B12"/>
    <w:rsid w:val="00514B93"/>
    <w:rsid w:val="005151A3"/>
    <w:rsid w:val="00516CFF"/>
    <w:rsid w:val="00546BFF"/>
    <w:rsid w:val="005725FC"/>
    <w:rsid w:val="005B0640"/>
    <w:rsid w:val="005C1526"/>
    <w:rsid w:val="005D001E"/>
    <w:rsid w:val="005D5BA7"/>
    <w:rsid w:val="005D609D"/>
    <w:rsid w:val="00617493"/>
    <w:rsid w:val="00645815"/>
    <w:rsid w:val="00647B8E"/>
    <w:rsid w:val="00647D2C"/>
    <w:rsid w:val="00680822"/>
    <w:rsid w:val="006A5733"/>
    <w:rsid w:val="006A70A2"/>
    <w:rsid w:val="006B73CB"/>
    <w:rsid w:val="006C4F9E"/>
    <w:rsid w:val="006D29FD"/>
    <w:rsid w:val="006F4262"/>
    <w:rsid w:val="007003A3"/>
    <w:rsid w:val="00711EBD"/>
    <w:rsid w:val="007134EC"/>
    <w:rsid w:val="00714078"/>
    <w:rsid w:val="00715B16"/>
    <w:rsid w:val="007250CB"/>
    <w:rsid w:val="00730ACF"/>
    <w:rsid w:val="00731101"/>
    <w:rsid w:val="007316AF"/>
    <w:rsid w:val="00753628"/>
    <w:rsid w:val="007559D8"/>
    <w:rsid w:val="00757E87"/>
    <w:rsid w:val="007872EA"/>
    <w:rsid w:val="007A01FE"/>
    <w:rsid w:val="007A14E2"/>
    <w:rsid w:val="007A5E27"/>
    <w:rsid w:val="007A770A"/>
    <w:rsid w:val="007B165F"/>
    <w:rsid w:val="007D17D9"/>
    <w:rsid w:val="007E79D7"/>
    <w:rsid w:val="007F284A"/>
    <w:rsid w:val="00837EAA"/>
    <w:rsid w:val="00842877"/>
    <w:rsid w:val="00846DBE"/>
    <w:rsid w:val="00847D84"/>
    <w:rsid w:val="00853A15"/>
    <w:rsid w:val="00853F47"/>
    <w:rsid w:val="00855415"/>
    <w:rsid w:val="008844A0"/>
    <w:rsid w:val="008931C6"/>
    <w:rsid w:val="008A0E59"/>
    <w:rsid w:val="008A3A79"/>
    <w:rsid w:val="008A5097"/>
    <w:rsid w:val="008B0E65"/>
    <w:rsid w:val="008B1713"/>
    <w:rsid w:val="008B585E"/>
    <w:rsid w:val="008D56E7"/>
    <w:rsid w:val="008D739D"/>
    <w:rsid w:val="008E03BF"/>
    <w:rsid w:val="00901E18"/>
    <w:rsid w:val="00902E4D"/>
    <w:rsid w:val="009208D1"/>
    <w:rsid w:val="00922865"/>
    <w:rsid w:val="00930D67"/>
    <w:rsid w:val="00934F3E"/>
    <w:rsid w:val="00942F4E"/>
    <w:rsid w:val="00943C7D"/>
    <w:rsid w:val="00962444"/>
    <w:rsid w:val="009676D2"/>
    <w:rsid w:val="0098068D"/>
    <w:rsid w:val="0098569C"/>
    <w:rsid w:val="00986751"/>
    <w:rsid w:val="00996106"/>
    <w:rsid w:val="009A02CE"/>
    <w:rsid w:val="009A680F"/>
    <w:rsid w:val="009B7951"/>
    <w:rsid w:val="009C4DD0"/>
    <w:rsid w:val="009D06C5"/>
    <w:rsid w:val="009E0E54"/>
    <w:rsid w:val="009F7002"/>
    <w:rsid w:val="00A07C73"/>
    <w:rsid w:val="00A26BE8"/>
    <w:rsid w:val="00A36655"/>
    <w:rsid w:val="00A4020E"/>
    <w:rsid w:val="00A413DB"/>
    <w:rsid w:val="00A44963"/>
    <w:rsid w:val="00A44C3B"/>
    <w:rsid w:val="00A54954"/>
    <w:rsid w:val="00A56333"/>
    <w:rsid w:val="00A64465"/>
    <w:rsid w:val="00A659DF"/>
    <w:rsid w:val="00A72E25"/>
    <w:rsid w:val="00A77396"/>
    <w:rsid w:val="00AA0987"/>
    <w:rsid w:val="00AA3834"/>
    <w:rsid w:val="00AB0EA4"/>
    <w:rsid w:val="00AC5D2A"/>
    <w:rsid w:val="00AE757A"/>
    <w:rsid w:val="00AF1DEE"/>
    <w:rsid w:val="00B11D80"/>
    <w:rsid w:val="00B17C22"/>
    <w:rsid w:val="00B27EA5"/>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C6B09"/>
    <w:rsid w:val="00BD102A"/>
    <w:rsid w:val="00BD3C57"/>
    <w:rsid w:val="00BD47CA"/>
    <w:rsid w:val="00BE0DD3"/>
    <w:rsid w:val="00BE6E41"/>
    <w:rsid w:val="00BF4001"/>
    <w:rsid w:val="00BF5DF6"/>
    <w:rsid w:val="00C11AAA"/>
    <w:rsid w:val="00C22946"/>
    <w:rsid w:val="00C359A1"/>
    <w:rsid w:val="00C619DC"/>
    <w:rsid w:val="00C66732"/>
    <w:rsid w:val="00C71B46"/>
    <w:rsid w:val="00C7423E"/>
    <w:rsid w:val="00C80A80"/>
    <w:rsid w:val="00C82C2A"/>
    <w:rsid w:val="00CA57E0"/>
    <w:rsid w:val="00CB0833"/>
    <w:rsid w:val="00CB1F1C"/>
    <w:rsid w:val="00CF4211"/>
    <w:rsid w:val="00D010F4"/>
    <w:rsid w:val="00D034F8"/>
    <w:rsid w:val="00D0644F"/>
    <w:rsid w:val="00D16679"/>
    <w:rsid w:val="00D217F2"/>
    <w:rsid w:val="00D310FC"/>
    <w:rsid w:val="00D4616C"/>
    <w:rsid w:val="00D55712"/>
    <w:rsid w:val="00D55A77"/>
    <w:rsid w:val="00D67904"/>
    <w:rsid w:val="00D67F39"/>
    <w:rsid w:val="00D820F0"/>
    <w:rsid w:val="00D82F40"/>
    <w:rsid w:val="00D9051A"/>
    <w:rsid w:val="00DA2633"/>
    <w:rsid w:val="00DB05A0"/>
    <w:rsid w:val="00DC4601"/>
    <w:rsid w:val="00DF00A1"/>
    <w:rsid w:val="00DF1136"/>
    <w:rsid w:val="00DF1D60"/>
    <w:rsid w:val="00DF3492"/>
    <w:rsid w:val="00E11BAA"/>
    <w:rsid w:val="00E33BE9"/>
    <w:rsid w:val="00E33E11"/>
    <w:rsid w:val="00E532C7"/>
    <w:rsid w:val="00E53C0E"/>
    <w:rsid w:val="00E672DC"/>
    <w:rsid w:val="00E73DF7"/>
    <w:rsid w:val="00E90DBA"/>
    <w:rsid w:val="00E97E80"/>
    <w:rsid w:val="00EA1398"/>
    <w:rsid w:val="00EA3F6F"/>
    <w:rsid w:val="00EA49B3"/>
    <w:rsid w:val="00EB2916"/>
    <w:rsid w:val="00EB6B23"/>
    <w:rsid w:val="00F00BE5"/>
    <w:rsid w:val="00F0194D"/>
    <w:rsid w:val="00F05D6B"/>
    <w:rsid w:val="00F25135"/>
    <w:rsid w:val="00F565FF"/>
    <w:rsid w:val="00F5761A"/>
    <w:rsid w:val="00F66447"/>
    <w:rsid w:val="00F7743F"/>
    <w:rsid w:val="00F84C5A"/>
    <w:rsid w:val="00F91906"/>
    <w:rsid w:val="00F97B15"/>
    <w:rsid w:val="00FA0B16"/>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2228</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2021-12-20T21:03:00Z</cp:lastPrinted>
  <dcterms:created xsi:type="dcterms:W3CDTF">2022-01-25T15:11:00Z</dcterms:created>
  <dcterms:modified xsi:type="dcterms:W3CDTF">2022-01-25T15:11:00Z</dcterms:modified>
</cp:coreProperties>
</file>